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6"/>
          <w:szCs w:val="36"/>
        </w:rPr>
      </w:pPr>
      <w:r>
        <w:rPr>
          <w:rFonts w:hint="eastAsia" w:ascii="仿宋" w:hAnsi="仿宋" w:eastAsia="仿宋" w:cs="仿宋"/>
          <w:b/>
          <w:bCs/>
          <w:sz w:val="36"/>
          <w:szCs w:val="36"/>
        </w:rPr>
        <w:t>工程量清单编制说明</w:t>
      </w:r>
    </w:p>
    <w:p>
      <w:pPr>
        <w:rPr>
          <w:rFonts w:ascii="仿宋" w:hAnsi="仿宋" w:eastAsia="仿宋" w:cs="仿宋"/>
          <w:sz w:val="28"/>
          <w:szCs w:val="28"/>
        </w:rPr>
      </w:pPr>
      <w:r>
        <w:rPr>
          <w:rFonts w:hint="eastAsia" w:ascii="仿宋" w:hAnsi="仿宋" w:eastAsia="仿宋" w:cs="仿宋"/>
          <w:sz w:val="28"/>
          <w:szCs w:val="28"/>
        </w:rPr>
        <w:t xml:space="preserve">工程名称：河南铝产业供应链一体化服务平台项目                            </w:t>
      </w:r>
    </w:p>
    <w:tbl>
      <w:tblPr>
        <w:tblStyle w:val="5"/>
        <w:tblpPr w:leftFromText="180" w:rightFromText="180" w:vertAnchor="text" w:horzAnchor="page" w:tblpX="1616" w:tblpY="99"/>
        <w:tblOverlap w:val="never"/>
        <w:tblW w:w="93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5" w:hRule="atLeast"/>
        </w:trPr>
        <w:tc>
          <w:tcPr>
            <w:tcW w:w="9353" w:type="dxa"/>
          </w:tcPr>
          <w:p>
            <w:pPr>
              <w:rPr>
                <w:rFonts w:ascii="仿宋" w:hAnsi="仿宋" w:eastAsia="仿宋" w:cs="仿宋"/>
                <w:b/>
                <w:bCs/>
                <w:sz w:val="28"/>
                <w:szCs w:val="28"/>
              </w:rPr>
            </w:pPr>
            <w:r>
              <w:rPr>
                <w:rFonts w:hint="eastAsia" w:ascii="仿宋" w:hAnsi="仿宋" w:eastAsia="仿宋" w:cs="仿宋"/>
                <w:b/>
                <w:bCs/>
                <w:sz w:val="28"/>
                <w:szCs w:val="28"/>
              </w:rPr>
              <w:t>一、工程概况</w:t>
            </w:r>
          </w:p>
          <w:p>
            <w:pPr>
              <w:rPr>
                <w:rFonts w:ascii="仿宋" w:hAnsi="仿宋" w:eastAsia="仿宋" w:cs="仿宋"/>
                <w:sz w:val="28"/>
                <w:szCs w:val="28"/>
              </w:rPr>
            </w:pPr>
            <w:r>
              <w:rPr>
                <w:rFonts w:hint="eastAsia" w:ascii="仿宋" w:hAnsi="仿宋" w:eastAsia="仿宋" w:cs="仿宋"/>
                <w:sz w:val="28"/>
                <w:szCs w:val="28"/>
              </w:rPr>
              <w:t xml:space="preserve">    本工程河南铝产业供应链一体化服务平台项目位于河南省巩义市，建筑主体仓库为钢结构单层仓库，仓库建筑高度12.15m，总建筑面积19110.29㎡。后勤中心为多层建筑，钢筋混凝土框架结构，建筑高度8.9m，总建筑面积1226.9㎡，建筑层数为地上2层（地下1层）。综合商务中心为多层建筑，钢筋混凝土框架结构，建筑高度23.9m，总建筑面积5808.76㎡，建筑层数为地上6层。</w:t>
            </w: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编制范围</w:t>
            </w:r>
          </w:p>
          <w:p>
            <w:pPr>
              <w:rPr>
                <w:rFonts w:ascii="仿宋" w:hAnsi="仿宋" w:eastAsia="仿宋" w:cs="仿宋"/>
                <w:sz w:val="28"/>
                <w:szCs w:val="28"/>
              </w:rPr>
            </w:pPr>
            <w:r>
              <w:rPr>
                <w:rFonts w:hint="eastAsia" w:ascii="仿宋" w:hAnsi="仿宋" w:eastAsia="仿宋" w:cs="仿宋"/>
                <w:sz w:val="28"/>
                <w:szCs w:val="28"/>
              </w:rPr>
              <w:t xml:space="preserve">    施工图范围内河南铝产业供应链一体化服务平台项目（各单位工程）建筑安装及厂区工程。</w:t>
            </w:r>
          </w:p>
          <w:p>
            <w:pPr>
              <w:numPr>
                <w:ilvl w:val="0"/>
                <w:numId w:val="1"/>
              </w:numPr>
              <w:rPr>
                <w:rFonts w:ascii="仿宋" w:hAnsi="仿宋" w:eastAsia="仿宋" w:cs="仿宋"/>
                <w:b/>
                <w:bCs/>
                <w:sz w:val="28"/>
                <w:szCs w:val="28"/>
              </w:rPr>
            </w:pPr>
            <w:r>
              <w:rPr>
                <w:rFonts w:hint="eastAsia" w:ascii="仿宋" w:hAnsi="仿宋" w:eastAsia="仿宋" w:cs="仿宋"/>
                <w:b/>
                <w:bCs/>
                <w:sz w:val="28"/>
                <w:szCs w:val="28"/>
              </w:rPr>
              <w:t>编制依据</w:t>
            </w:r>
          </w:p>
          <w:p>
            <w:pPr>
              <w:rPr>
                <w:rFonts w:ascii="仿宋" w:hAnsi="仿宋" w:eastAsia="仿宋" w:cs="仿宋"/>
                <w:sz w:val="28"/>
                <w:szCs w:val="28"/>
              </w:rPr>
            </w:pPr>
            <w:r>
              <w:rPr>
                <w:rFonts w:hint="eastAsia" w:ascii="仿宋" w:hAnsi="仿宋" w:eastAsia="仿宋" w:cs="仿宋"/>
                <w:sz w:val="28"/>
                <w:szCs w:val="28"/>
              </w:rPr>
              <w:t xml:space="preserve">    1.河南铝产业供应链一体化服务平台项目施工图；</w:t>
            </w:r>
          </w:p>
          <w:p>
            <w:pPr>
              <w:ind w:firstLine="420"/>
              <w:rPr>
                <w:rFonts w:ascii="仿宋" w:hAnsi="仿宋" w:eastAsia="仿宋" w:cs="仿宋"/>
                <w:sz w:val="28"/>
                <w:szCs w:val="28"/>
              </w:rPr>
            </w:pPr>
            <w:r>
              <w:rPr>
                <w:rFonts w:hint="eastAsia" w:ascii="仿宋" w:hAnsi="仿宋" w:eastAsia="仿宋" w:cs="仿宋"/>
                <w:sz w:val="28"/>
                <w:szCs w:val="28"/>
              </w:rPr>
              <w:t xml:space="preserve"> 2.《建设工程工程量清单计价规范》（GB50500-2013）；</w:t>
            </w:r>
          </w:p>
          <w:p>
            <w:pPr>
              <w:ind w:firstLine="420"/>
              <w:rPr>
                <w:rFonts w:ascii="仿宋" w:hAnsi="仿宋" w:eastAsia="仿宋" w:cs="仿宋"/>
                <w:sz w:val="28"/>
                <w:szCs w:val="28"/>
              </w:rPr>
            </w:pPr>
            <w:r>
              <w:rPr>
                <w:rFonts w:hint="eastAsia" w:ascii="仿宋" w:hAnsi="仿宋" w:eastAsia="仿宋" w:cs="仿宋"/>
                <w:sz w:val="28"/>
                <w:szCs w:val="28"/>
              </w:rPr>
              <w:t xml:space="preserve"> 3.《房屋建筑与装饰工程工程量计算规范》（GB50854-2013）、《通用安装工程工程量计算规范》（GB50856-2013）；</w:t>
            </w:r>
          </w:p>
          <w:p>
            <w:pPr>
              <w:ind w:firstLine="420"/>
              <w:rPr>
                <w:rFonts w:ascii="仿宋" w:hAnsi="仿宋" w:eastAsia="仿宋" w:cs="仿宋"/>
                <w:sz w:val="28"/>
                <w:szCs w:val="28"/>
              </w:rPr>
            </w:pPr>
            <w:r>
              <w:rPr>
                <w:rFonts w:hint="eastAsia" w:ascii="仿宋" w:hAnsi="仿宋" w:eastAsia="仿宋" w:cs="仿宋"/>
                <w:sz w:val="28"/>
                <w:szCs w:val="28"/>
              </w:rPr>
              <w:t xml:space="preserve"> 4.其他相关规范及技术资料。</w:t>
            </w:r>
          </w:p>
          <w:p>
            <w:pPr>
              <w:rPr>
                <w:rFonts w:ascii="仿宋" w:hAnsi="仿宋" w:eastAsia="仿宋" w:cs="仿宋"/>
                <w:b/>
                <w:bCs/>
                <w:sz w:val="28"/>
                <w:szCs w:val="28"/>
              </w:rPr>
            </w:pPr>
            <w:r>
              <w:rPr>
                <w:rFonts w:hint="eastAsia" w:ascii="仿宋" w:hAnsi="仿宋" w:eastAsia="仿宋" w:cs="仿宋"/>
                <w:b/>
                <w:bCs/>
                <w:sz w:val="28"/>
                <w:szCs w:val="28"/>
              </w:rPr>
              <w:t>四、暂列金额及暂估价</w:t>
            </w:r>
          </w:p>
          <w:p>
            <w:pPr>
              <w:adjustRightInd w:val="0"/>
              <w:snapToGrid w:val="0"/>
              <w:spacing w:line="432" w:lineRule="auto"/>
              <w:ind w:left="-10" w:leftChars="-5" w:firstLine="562" w:firstLineChars="201"/>
              <w:jc w:val="left"/>
              <w:rPr>
                <w:rFonts w:ascii="仿宋" w:hAnsi="仿宋" w:eastAsia="仿宋"/>
                <w:bCs/>
                <w:sz w:val="28"/>
                <w:szCs w:val="28"/>
              </w:rPr>
            </w:pPr>
            <w:r>
              <w:rPr>
                <w:rFonts w:hint="eastAsia" w:ascii="仿宋" w:hAnsi="仿宋" w:eastAsia="仿宋" w:cs="仿宋"/>
                <w:sz w:val="28"/>
                <w:szCs w:val="28"/>
              </w:rPr>
              <w:t>本工程综合商务中心中三部电梯计列120万元专业暂估价，包含电梯设备采购和设备安装调试等所有工作</w:t>
            </w:r>
            <w:r>
              <w:rPr>
                <w:rFonts w:hint="eastAsia" w:ascii="仿宋" w:hAnsi="仿宋" w:eastAsia="仿宋"/>
                <w:bCs/>
                <w:sz w:val="28"/>
                <w:szCs w:val="28"/>
              </w:rPr>
              <w:t>。</w:t>
            </w:r>
          </w:p>
          <w:p>
            <w:pPr>
              <w:rPr>
                <w:rFonts w:ascii="仿宋" w:hAnsi="仿宋" w:eastAsia="仿宋" w:cs="仿宋"/>
                <w:b/>
                <w:bCs/>
                <w:color w:val="0000FF"/>
                <w:sz w:val="28"/>
                <w:szCs w:val="28"/>
              </w:rPr>
            </w:pPr>
            <w:r>
              <w:rPr>
                <w:rFonts w:hint="eastAsia" w:ascii="仿宋" w:hAnsi="仿宋" w:eastAsia="仿宋" w:cs="仿宋"/>
                <w:b/>
                <w:bCs/>
                <w:sz w:val="28"/>
                <w:szCs w:val="28"/>
              </w:rPr>
              <w:t>五、其他需要说明的问题</w:t>
            </w:r>
          </w:p>
          <w:p>
            <w:pPr>
              <w:ind w:firstLine="480"/>
              <w:rPr>
                <w:rFonts w:ascii="仿宋" w:hAnsi="仿宋" w:eastAsia="仿宋" w:cs="仿宋"/>
                <w:sz w:val="28"/>
                <w:szCs w:val="28"/>
              </w:rPr>
            </w:pPr>
            <w:r>
              <w:rPr>
                <w:rFonts w:hint="eastAsia" w:ascii="仿宋" w:hAnsi="仿宋" w:eastAsia="仿宋" w:cs="仿宋"/>
                <w:sz w:val="28"/>
                <w:szCs w:val="28"/>
              </w:rPr>
              <w:t xml:space="preserve"> 1.土方挖、填清单工程量均以设计图示室外自然地坪标高计量，未考虑实际地形的缺土现状（或大量垃圾土外运等）；</w:t>
            </w:r>
          </w:p>
          <w:p>
            <w:pPr>
              <w:ind w:firstLine="560" w:firstLineChars="200"/>
              <w:rPr>
                <w:rFonts w:ascii="仿宋" w:hAnsi="仿宋" w:eastAsia="仿宋" w:cs="仿宋"/>
                <w:sz w:val="28"/>
                <w:szCs w:val="28"/>
              </w:rPr>
            </w:pPr>
            <w:r>
              <w:rPr>
                <w:rFonts w:hint="eastAsia" w:ascii="仿宋" w:hAnsi="仿宋" w:eastAsia="仿宋" w:cs="仿宋"/>
                <w:sz w:val="28"/>
                <w:szCs w:val="28"/>
              </w:rPr>
              <w:t>2.模板及泵送费考虑在措施项目清单项内单独列项；</w:t>
            </w:r>
          </w:p>
          <w:p>
            <w:pPr>
              <w:ind w:firstLine="560" w:firstLineChars="200"/>
              <w:rPr>
                <w:rFonts w:ascii="仿宋" w:hAnsi="仿宋" w:eastAsia="仿宋" w:cs="仿宋"/>
                <w:sz w:val="28"/>
                <w:szCs w:val="28"/>
              </w:rPr>
            </w:pPr>
            <w:r>
              <w:rPr>
                <w:rFonts w:hint="eastAsia" w:ascii="仿宋" w:hAnsi="仿宋" w:eastAsia="仿宋" w:cs="仿宋"/>
                <w:sz w:val="28"/>
                <w:szCs w:val="28"/>
              </w:rPr>
              <w:t>3.短肢剪力墙考虑在相应砼墙清单项内，不再单独列项；</w:t>
            </w:r>
          </w:p>
          <w:p>
            <w:pPr>
              <w:ind w:firstLine="560" w:firstLineChars="200"/>
              <w:rPr>
                <w:rFonts w:ascii="仿宋" w:hAnsi="仿宋" w:eastAsia="仿宋" w:cs="仿宋"/>
                <w:sz w:val="28"/>
                <w:szCs w:val="28"/>
              </w:rPr>
            </w:pPr>
            <w:r>
              <w:rPr>
                <w:rFonts w:hint="eastAsia" w:ascii="仿宋" w:hAnsi="仿宋" w:eastAsia="仿宋" w:cs="仿宋"/>
                <w:sz w:val="28"/>
                <w:szCs w:val="28"/>
              </w:rPr>
              <w:t>4.散水、台阶做法参考常规做法编制；</w:t>
            </w:r>
          </w:p>
          <w:p>
            <w:pPr>
              <w:ind w:firstLine="560" w:firstLineChars="200"/>
              <w:rPr>
                <w:rFonts w:ascii="仿宋" w:hAnsi="仿宋" w:eastAsia="仿宋" w:cs="仿宋"/>
                <w:sz w:val="28"/>
                <w:szCs w:val="28"/>
              </w:rPr>
            </w:pPr>
            <w:r>
              <w:rPr>
                <w:rFonts w:hint="eastAsia" w:ascii="仿宋" w:hAnsi="仿宋" w:eastAsia="仿宋" w:cs="仿宋"/>
                <w:sz w:val="28"/>
                <w:szCs w:val="28"/>
              </w:rPr>
              <w:t>5.卫生间便池隔断采用复合板1800*2000；</w:t>
            </w:r>
          </w:p>
          <w:p>
            <w:pPr>
              <w:ind w:firstLine="560" w:firstLineChars="200"/>
              <w:rPr>
                <w:rFonts w:ascii="仿宋" w:hAnsi="仿宋" w:eastAsia="仿宋" w:cs="仿宋"/>
                <w:sz w:val="28"/>
                <w:szCs w:val="28"/>
              </w:rPr>
            </w:pPr>
            <w:r>
              <w:rPr>
                <w:rFonts w:hint="eastAsia" w:ascii="仿宋" w:hAnsi="仿宋" w:eastAsia="仿宋" w:cs="仿宋"/>
                <w:sz w:val="28"/>
                <w:szCs w:val="28"/>
              </w:rPr>
              <w:t>6.块料楼梯面层做法参考楼面2做法；</w:t>
            </w:r>
          </w:p>
          <w:p>
            <w:pPr>
              <w:ind w:firstLine="560" w:firstLineChars="200"/>
              <w:rPr>
                <w:rFonts w:ascii="仿宋" w:hAnsi="仿宋" w:eastAsia="仿宋" w:cs="仿宋"/>
                <w:sz w:val="28"/>
                <w:szCs w:val="28"/>
              </w:rPr>
            </w:pPr>
            <w:r>
              <w:rPr>
                <w:rFonts w:hint="eastAsia" w:ascii="仿宋" w:hAnsi="仿宋" w:eastAsia="仿宋" w:cs="仿宋"/>
                <w:sz w:val="28"/>
                <w:szCs w:val="28"/>
              </w:rPr>
              <w:t>7.厂区工程中市政给水管网管道计算至水表井处，水表井及水表均按图纸计入；</w:t>
            </w:r>
          </w:p>
          <w:p>
            <w:pPr>
              <w:ind w:firstLine="560" w:firstLineChars="200"/>
              <w:rPr>
                <w:rFonts w:ascii="仿宋" w:hAnsi="仿宋" w:eastAsia="仿宋" w:cs="仿宋"/>
                <w:sz w:val="28"/>
                <w:szCs w:val="28"/>
              </w:rPr>
            </w:pPr>
            <w:r>
              <w:rPr>
                <w:rFonts w:hint="eastAsia" w:ascii="仿宋" w:hAnsi="仿宋" w:eastAsia="仿宋" w:cs="仿宋"/>
                <w:sz w:val="28"/>
                <w:szCs w:val="28"/>
              </w:rPr>
              <w:t>8.厂区工程中市政供电线路仅计取厂区内预埋管，箱式变压器及柴油发电机按图纸计入；</w:t>
            </w:r>
          </w:p>
          <w:p>
            <w:pPr>
              <w:ind w:firstLine="560" w:firstLineChars="200"/>
              <w:rPr>
                <w:rFonts w:ascii="仿宋" w:hAnsi="仿宋" w:eastAsia="仿宋" w:cs="仿宋"/>
                <w:sz w:val="28"/>
                <w:szCs w:val="28"/>
              </w:rPr>
            </w:pPr>
            <w:r>
              <w:rPr>
                <w:rFonts w:hint="eastAsia" w:ascii="仿宋" w:hAnsi="仿宋" w:eastAsia="仿宋" w:cs="仿宋"/>
                <w:sz w:val="28"/>
                <w:szCs w:val="28"/>
              </w:rPr>
              <w:t>9.仓储中心、综合服务中心和后勤中心各单体给水、排水管道、消防管道均计算至外墙1.5米处；</w:t>
            </w:r>
          </w:p>
          <w:p>
            <w:pPr>
              <w:ind w:firstLine="560" w:firstLineChars="200"/>
              <w:rPr>
                <w:rFonts w:ascii="仿宋" w:hAnsi="仿宋" w:eastAsia="仿宋" w:cs="仿宋"/>
                <w:sz w:val="28"/>
                <w:szCs w:val="28"/>
              </w:rPr>
            </w:pPr>
            <w:r>
              <w:rPr>
                <w:rFonts w:hint="eastAsia" w:ascii="仿宋" w:hAnsi="仿宋" w:eastAsia="仿宋" w:cs="仿宋"/>
                <w:sz w:val="28"/>
                <w:szCs w:val="28"/>
              </w:rPr>
              <w:t>10.仓储中心、综合服务中心和后勤中心各单体智能与信息系统按图纸计入；</w:t>
            </w:r>
          </w:p>
          <w:p>
            <w:pPr>
              <w:ind w:firstLine="560" w:firstLineChars="200"/>
              <w:rPr>
                <w:rFonts w:ascii="仿宋" w:hAnsi="仿宋" w:eastAsia="仿宋" w:cs="仿宋"/>
                <w:sz w:val="28"/>
                <w:szCs w:val="28"/>
              </w:rPr>
            </w:pPr>
            <w:r>
              <w:rPr>
                <w:rFonts w:hint="eastAsia" w:ascii="仿宋" w:hAnsi="仿宋" w:eastAsia="仿宋" w:cs="仿宋"/>
                <w:sz w:val="28"/>
                <w:szCs w:val="28"/>
              </w:rPr>
              <w:t>11.自主报价，风险系数自行考虑；</w:t>
            </w:r>
          </w:p>
          <w:p>
            <w:pPr>
              <w:ind w:firstLine="560" w:firstLineChars="200"/>
              <w:rPr>
                <w:ins w:id="0" w:author="shenyz" w:date="2020-05-15T12:31:02Z"/>
                <w:rFonts w:hint="eastAsia" w:ascii="仿宋" w:hAnsi="仿宋" w:eastAsia="仿宋" w:cs="仿宋"/>
                <w:sz w:val="28"/>
                <w:szCs w:val="28"/>
              </w:rPr>
            </w:pPr>
            <w:r>
              <w:rPr>
                <w:rFonts w:hint="eastAsia" w:ascii="仿宋" w:hAnsi="仿宋" w:eastAsia="仿宋" w:cs="仿宋"/>
                <w:sz w:val="28"/>
                <w:szCs w:val="28"/>
              </w:rPr>
              <w:t>12.自行踏勘现场，对二次搬运、夜间施工、冬雨季施工、施工便道、疫情防控等措施费用在报价时自行考虑。</w:t>
            </w:r>
          </w:p>
          <w:p>
            <w:pPr>
              <w:tabs>
                <w:tab w:val="left" w:pos="1698"/>
              </w:tabs>
              <w:ind w:firstLine="560" w:firstLineChars="200"/>
              <w:rPr>
                <w:rFonts w:hint="default" w:ascii="仿宋" w:hAnsi="仿宋" w:eastAsia="仿宋" w:cs="仿宋"/>
                <w:sz w:val="28"/>
                <w:szCs w:val="28"/>
                <w:u w:val="none"/>
                <w:lang w:val="en-US" w:eastAsia="zh-CN"/>
                <w:rPrChange w:id="2" w:author="shenyz" w:date="2020-05-15T12:31:47Z">
                  <w:rPr>
                    <w:rFonts w:hint="default" w:ascii="仿宋" w:hAnsi="仿宋" w:eastAsia="仿宋" w:cs="仿宋"/>
                    <w:sz w:val="28"/>
                    <w:szCs w:val="28"/>
                    <w:lang w:val="en-US" w:eastAsia="zh-CN"/>
                  </w:rPr>
                </w:rPrChange>
              </w:rPr>
              <w:pPrChange w:id="1" w:author="shenyz" w:date="2020-05-15T12:31:36Z">
                <w:pPr>
                  <w:ind w:firstLine="560" w:firstLineChars="200"/>
                </w:pPr>
              </w:pPrChange>
            </w:pPr>
            <w:ins w:id="3" w:author="shenyz" w:date="2020-05-15T12:31:24Z">
              <w:r>
                <w:rPr>
                  <w:rFonts w:hint="eastAsia" w:ascii="仿宋" w:hAnsi="仿宋" w:eastAsia="仿宋" w:cs="仿宋"/>
                  <w:sz w:val="28"/>
                  <w:szCs w:val="28"/>
                  <w:u w:val="none"/>
                  <w:lang w:val="en-US" w:eastAsia="zh-CN"/>
                  <w:rPrChange w:id="4" w:author="shenyz" w:date="2020-05-15T12:31:47Z">
                    <w:rPr>
                      <w:rFonts w:hint="eastAsia" w:ascii="仿宋" w:hAnsi="仿宋" w:eastAsia="仿宋" w:cs="仿宋"/>
                      <w:sz w:val="28"/>
                      <w:szCs w:val="28"/>
                      <w:u w:val="single"/>
                      <w:lang w:val="en-US" w:eastAsia="zh-CN"/>
                    </w:rPr>
                  </w:rPrChange>
                </w:rPr>
                <w:t>1</w:t>
              </w:r>
            </w:ins>
            <w:ins w:id="6" w:author="shenyz" w:date="2020-05-15T12:31:25Z">
              <w:r>
                <w:rPr>
                  <w:rFonts w:hint="eastAsia" w:ascii="仿宋" w:hAnsi="仿宋" w:eastAsia="仿宋" w:cs="仿宋"/>
                  <w:sz w:val="28"/>
                  <w:szCs w:val="28"/>
                  <w:u w:val="none"/>
                  <w:lang w:val="en-US" w:eastAsia="zh-CN"/>
                  <w:rPrChange w:id="7" w:author="shenyz" w:date="2020-05-15T12:31:47Z">
                    <w:rPr>
                      <w:rFonts w:hint="eastAsia" w:ascii="仿宋" w:hAnsi="仿宋" w:eastAsia="仿宋" w:cs="仿宋"/>
                      <w:sz w:val="28"/>
                      <w:szCs w:val="28"/>
                      <w:u w:val="single"/>
                      <w:lang w:val="en-US" w:eastAsia="zh-CN"/>
                    </w:rPr>
                  </w:rPrChange>
                </w:rPr>
                <w:t>3</w:t>
              </w:r>
            </w:ins>
            <w:ins w:id="9" w:author="shenyz" w:date="2020-05-15T12:31:52Z">
              <w:r>
                <w:rPr>
                  <w:rFonts w:hint="eastAsia" w:ascii="仿宋" w:hAnsi="仿宋" w:eastAsia="仿宋" w:cs="仿宋"/>
                  <w:sz w:val="28"/>
                  <w:szCs w:val="28"/>
                  <w:u w:val="none"/>
                  <w:lang w:val="en-US" w:eastAsia="zh-CN"/>
                </w:rPr>
                <w:t>.</w:t>
              </w:r>
            </w:ins>
            <w:ins w:id="10" w:author="shenyz" w:date="2020-05-15T12:31:40Z">
              <w:r>
                <w:rPr>
                  <w:rFonts w:hint="eastAsia" w:ascii="仿宋" w:hAnsi="仿宋" w:eastAsia="仿宋" w:cs="仿宋"/>
                  <w:sz w:val="28"/>
                  <w:szCs w:val="28"/>
                  <w:u w:val="none"/>
                  <w:lang w:val="en-US" w:eastAsia="zh-CN"/>
                  <w:rPrChange w:id="11" w:author="shenyz" w:date="2020-05-15T12:31:47Z">
                    <w:rPr>
                      <w:rFonts w:hint="eastAsia" w:ascii="仿宋" w:hAnsi="仿宋" w:eastAsia="仿宋" w:cs="仿宋"/>
                      <w:sz w:val="28"/>
                      <w:szCs w:val="28"/>
                      <w:u w:val="single"/>
                      <w:lang w:val="en-US" w:eastAsia="zh-CN"/>
                    </w:rPr>
                  </w:rPrChange>
                </w:rPr>
                <w:t>钢筋安装相关的马凳筋、垫块等材料，由投标人在相应项目的综合单价中自行考虑，不再单独列项。</w:t>
              </w:r>
            </w:ins>
          </w:p>
          <w:p>
            <w:pPr>
              <w:adjustRightInd w:val="0"/>
              <w:snapToGrid w:val="0"/>
              <w:spacing w:line="432" w:lineRule="auto"/>
              <w:ind w:left="-10" w:leftChars="-5" w:firstLine="562" w:firstLineChars="201"/>
              <w:jc w:val="left"/>
              <w:rPr>
                <w:rFonts w:ascii="仿宋" w:hAnsi="仿宋" w:eastAsia="仿宋" w:cs="仿宋"/>
                <w:sz w:val="28"/>
                <w:szCs w:val="28"/>
              </w:rPr>
            </w:pPr>
            <w:r>
              <w:rPr>
                <w:rFonts w:hint="eastAsia" w:ascii="仿宋" w:hAnsi="仿宋" w:eastAsia="仿宋" w:cs="仿宋"/>
                <w:sz w:val="28"/>
                <w:szCs w:val="28"/>
              </w:rPr>
              <w:t>1</w:t>
            </w:r>
            <w:del w:id="13" w:author="shenyz" w:date="2020-05-15T12:31:54Z">
              <w:r>
                <w:rPr>
                  <w:rFonts w:hint="default" w:ascii="仿宋" w:hAnsi="仿宋" w:eastAsia="仿宋" w:cs="仿宋"/>
                  <w:sz w:val="28"/>
                  <w:szCs w:val="28"/>
                  <w:lang w:val="en-US"/>
                </w:rPr>
                <w:delText>3</w:delText>
              </w:r>
            </w:del>
            <w:ins w:id="14" w:author="shenyz" w:date="2020-05-15T12:31:54Z">
              <w:r>
                <w:rPr>
                  <w:rFonts w:hint="eastAsia" w:ascii="仿宋" w:hAnsi="仿宋" w:eastAsia="仿宋" w:cs="仿宋"/>
                  <w:sz w:val="28"/>
                  <w:szCs w:val="28"/>
                  <w:lang w:val="en-US" w:eastAsia="zh-CN"/>
                </w:rPr>
                <w:t>4</w:t>
              </w:r>
            </w:ins>
            <w:bookmarkStart w:id="0" w:name="_GoBack"/>
            <w:bookmarkEnd w:id="0"/>
            <w:r>
              <w:rPr>
                <w:rFonts w:hint="eastAsia" w:ascii="仿宋" w:hAnsi="仿宋" w:eastAsia="仿宋" w:cs="仿宋"/>
                <w:sz w:val="28"/>
                <w:szCs w:val="28"/>
              </w:rPr>
              <w:t>.</w:t>
            </w:r>
            <w:r>
              <w:rPr>
                <w:rFonts w:hint="eastAsia" w:ascii="仿宋" w:hAnsi="仿宋" w:eastAsia="仿宋"/>
                <w:sz w:val="30"/>
                <w:szCs w:val="30"/>
              </w:rPr>
              <w:t>设计图纸中，包含并不限于钢结构屋面、墙面和玻璃幕墙，门窗等所有需要专业厂家二次设计或优化的项目，投标人需在报价中自行考虑二次设计或优化导致增加的相关内容及费用，中标后不再调整。</w:t>
            </w:r>
          </w:p>
          <w:p>
            <w:pPr>
              <w:numPr>
                <w:ilvl w:val="0"/>
                <w:numId w:val="2"/>
              </w:numPr>
              <w:ind w:firstLine="562" w:firstLineChars="200"/>
              <w:rPr>
                <w:rFonts w:ascii="仿宋" w:hAnsi="仿宋" w:eastAsia="仿宋" w:cs="仿宋"/>
                <w:b/>
                <w:bCs/>
                <w:sz w:val="28"/>
                <w:szCs w:val="28"/>
              </w:rPr>
            </w:pPr>
            <w:r>
              <w:rPr>
                <w:rFonts w:hint="eastAsia" w:ascii="仿宋" w:hAnsi="仿宋" w:eastAsia="仿宋" w:cs="仿宋"/>
                <w:b/>
                <w:bCs/>
                <w:sz w:val="28"/>
                <w:szCs w:val="28"/>
              </w:rPr>
              <w:t>未尽事宜执行国家及省市相关文件</w:t>
            </w:r>
          </w:p>
          <w:p>
            <w:pPr>
              <w:numPr>
                <w:ilvl w:val="0"/>
                <w:numId w:val="2"/>
              </w:numPr>
              <w:ind w:firstLine="562" w:firstLineChars="200"/>
              <w:rPr>
                <w:rFonts w:ascii="仿宋" w:hAnsi="仿宋" w:eastAsia="仿宋" w:cs="仿宋"/>
                <w:b/>
                <w:bCs/>
                <w:sz w:val="28"/>
                <w:szCs w:val="28"/>
              </w:rPr>
            </w:pPr>
            <w:r>
              <w:rPr>
                <w:rFonts w:hint="eastAsia" w:ascii="仿宋" w:hAnsi="仿宋" w:eastAsia="仿宋" w:cs="仿宋"/>
                <w:b/>
                <w:bCs/>
                <w:sz w:val="28"/>
                <w:szCs w:val="28"/>
              </w:rPr>
              <w:t>其他</w:t>
            </w:r>
          </w:p>
          <w:p>
            <w:pPr>
              <w:ind w:firstLine="560" w:firstLineChars="200"/>
              <w:rPr>
                <w:rFonts w:ascii="仿宋" w:hAnsi="仿宋" w:eastAsia="仿宋" w:cs="仿宋"/>
                <w:sz w:val="28"/>
                <w:szCs w:val="28"/>
              </w:rPr>
            </w:pPr>
            <w:r>
              <w:rPr>
                <w:rFonts w:hint="eastAsia" w:ascii="仿宋" w:hAnsi="仿宋" w:eastAsia="仿宋" w:cs="仿宋"/>
                <w:sz w:val="28"/>
                <w:szCs w:val="28"/>
              </w:rPr>
              <w:t>1.本工程不含厂区围墙工程；</w:t>
            </w:r>
          </w:p>
          <w:p>
            <w:pPr>
              <w:ind w:firstLine="560" w:firstLineChars="200"/>
              <w:rPr>
                <w:rFonts w:ascii="仿宋" w:hAnsi="仿宋" w:eastAsia="仿宋" w:cs="仿宋"/>
                <w:sz w:val="28"/>
                <w:szCs w:val="28"/>
              </w:rPr>
            </w:pPr>
            <w:r>
              <w:rPr>
                <w:rFonts w:hint="eastAsia" w:ascii="仿宋" w:hAnsi="仿宋" w:eastAsia="仿宋" w:cs="仿宋"/>
                <w:sz w:val="28"/>
                <w:szCs w:val="28"/>
              </w:rPr>
              <w:t>2.厂区工程中给水管道（DN150mm），雨水管道（DN700mm、DN600mm），污水管道（DN300mm）至市政管网的顶管在厂区工程零星项目中单独列清单项；</w:t>
            </w:r>
          </w:p>
          <w:p>
            <w:pPr>
              <w:ind w:firstLine="560" w:firstLineChars="200"/>
              <w:rPr>
                <w:rFonts w:ascii="仿宋" w:hAnsi="仿宋" w:eastAsia="仿宋" w:cs="仿宋"/>
                <w:sz w:val="28"/>
                <w:szCs w:val="28"/>
              </w:rPr>
            </w:pPr>
            <w:r>
              <w:rPr>
                <w:rFonts w:hint="eastAsia" w:ascii="仿宋" w:hAnsi="仿宋" w:eastAsia="仿宋" w:cs="仿宋"/>
                <w:sz w:val="28"/>
                <w:szCs w:val="28"/>
              </w:rPr>
              <w:t>2.地磅基础在厂区工程零星项目中单独列清单项；</w:t>
            </w:r>
          </w:p>
          <w:p>
            <w:pPr>
              <w:ind w:firstLine="560" w:firstLineChars="200"/>
              <w:rPr>
                <w:rFonts w:ascii="仿宋" w:hAnsi="仿宋" w:eastAsia="仿宋" w:cs="仿宋"/>
                <w:sz w:val="28"/>
                <w:szCs w:val="28"/>
              </w:rPr>
            </w:pPr>
            <w:r>
              <w:rPr>
                <w:rFonts w:hint="eastAsia" w:ascii="仿宋" w:hAnsi="仿宋" w:eastAsia="仿宋" w:cs="仿宋"/>
                <w:sz w:val="28"/>
                <w:szCs w:val="28"/>
              </w:rPr>
              <w:t>3.本工程仓储中心主厂房原已施工基础、柱、横梁需拆除及外运等，包括地上主钢架拆除，地下基础承台拆除（不得破坏原有cfg桩基础），废旧钢材处置，垃圾清运处置费及拆除所需配套工程等内容。具体情况需投标方根据现场踏勘，在清单项目中自主报价并考虑一切风险因素，中标后不再调整。</w:t>
            </w:r>
          </w:p>
          <w:p>
            <w:pPr>
              <w:ind w:firstLine="560" w:firstLineChars="200"/>
              <w:rPr>
                <w:rFonts w:ascii="仿宋" w:hAnsi="仿宋" w:eastAsia="仿宋" w:cs="仿宋"/>
                <w:sz w:val="28"/>
                <w:szCs w:val="28"/>
              </w:rPr>
            </w:pPr>
          </w:p>
        </w:tc>
      </w:tr>
    </w:tbl>
    <w:p>
      <w:pPr>
        <w:rPr>
          <w:rFonts w:ascii="仿宋" w:hAnsi="仿宋" w:eastAsia="仿宋" w:cs="仿宋"/>
          <w:sz w:val="32"/>
          <w:szCs w:val="32"/>
        </w:rPr>
      </w:pPr>
      <w:r>
        <w:rPr>
          <w:rFonts w:hint="eastAsia" w:ascii="仿宋" w:hAnsi="仿宋" w:eastAsia="仿宋" w:cs="仿宋"/>
          <w:sz w:val="28"/>
          <w:szCs w:val="28"/>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7BE345"/>
    <w:multiLevelType w:val="singleLevel"/>
    <w:tmpl w:val="A57BE345"/>
    <w:lvl w:ilvl="0" w:tentative="0">
      <w:start w:val="6"/>
      <w:numFmt w:val="chineseCounting"/>
      <w:suff w:val="nothing"/>
      <w:lvlText w:val="%1、"/>
      <w:lvlJc w:val="left"/>
      <w:rPr>
        <w:rFonts w:hint="eastAsia"/>
      </w:rPr>
    </w:lvl>
  </w:abstractNum>
  <w:abstractNum w:abstractNumId="1">
    <w:nsid w:val="56F375B7"/>
    <w:multiLevelType w:val="singleLevel"/>
    <w:tmpl w:val="56F375B7"/>
    <w:lvl w:ilvl="0" w:tentative="0">
      <w:start w:val="2"/>
      <w:numFmt w:val="chineseCounting"/>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enyz">
    <w15:presenceInfo w15:providerId="None" w15:userId="sheny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B44979"/>
    <w:rsid w:val="0007420A"/>
    <w:rsid w:val="000A79EB"/>
    <w:rsid w:val="002A67B9"/>
    <w:rsid w:val="0038551C"/>
    <w:rsid w:val="00517B1A"/>
    <w:rsid w:val="00521CFF"/>
    <w:rsid w:val="00535EAE"/>
    <w:rsid w:val="005365CC"/>
    <w:rsid w:val="0055563B"/>
    <w:rsid w:val="00575492"/>
    <w:rsid w:val="00585A91"/>
    <w:rsid w:val="006708C0"/>
    <w:rsid w:val="006A2F05"/>
    <w:rsid w:val="00701E4F"/>
    <w:rsid w:val="00721A24"/>
    <w:rsid w:val="00733D5F"/>
    <w:rsid w:val="00756D2E"/>
    <w:rsid w:val="00785727"/>
    <w:rsid w:val="007C0972"/>
    <w:rsid w:val="008C5B2E"/>
    <w:rsid w:val="008D4B0C"/>
    <w:rsid w:val="008E3473"/>
    <w:rsid w:val="00A813C8"/>
    <w:rsid w:val="00A86FF4"/>
    <w:rsid w:val="00B77766"/>
    <w:rsid w:val="00B855A0"/>
    <w:rsid w:val="00BC703C"/>
    <w:rsid w:val="00CA5130"/>
    <w:rsid w:val="00DE2030"/>
    <w:rsid w:val="00E165D1"/>
    <w:rsid w:val="00E86AB4"/>
    <w:rsid w:val="00E948D2"/>
    <w:rsid w:val="00EF7B0D"/>
    <w:rsid w:val="00F54CE5"/>
    <w:rsid w:val="00F72BE6"/>
    <w:rsid w:val="00FA7B5D"/>
    <w:rsid w:val="00FB1B73"/>
    <w:rsid w:val="036F5CF6"/>
    <w:rsid w:val="03B90E48"/>
    <w:rsid w:val="05B44979"/>
    <w:rsid w:val="06BE7A2E"/>
    <w:rsid w:val="0FA21C97"/>
    <w:rsid w:val="0FEA54AD"/>
    <w:rsid w:val="15C948F7"/>
    <w:rsid w:val="188A157B"/>
    <w:rsid w:val="1AD807A3"/>
    <w:rsid w:val="1B193EE6"/>
    <w:rsid w:val="1BA83423"/>
    <w:rsid w:val="1CBB5B3C"/>
    <w:rsid w:val="1F1B2ADE"/>
    <w:rsid w:val="20352BF5"/>
    <w:rsid w:val="20C037CB"/>
    <w:rsid w:val="224777AA"/>
    <w:rsid w:val="228C2422"/>
    <w:rsid w:val="22E51AC4"/>
    <w:rsid w:val="23BD15CC"/>
    <w:rsid w:val="287B6AD2"/>
    <w:rsid w:val="28FA47F8"/>
    <w:rsid w:val="3208708B"/>
    <w:rsid w:val="363A45E8"/>
    <w:rsid w:val="39AF0E70"/>
    <w:rsid w:val="3A963CF9"/>
    <w:rsid w:val="3BAD4264"/>
    <w:rsid w:val="41067022"/>
    <w:rsid w:val="41E655BA"/>
    <w:rsid w:val="43DA3A91"/>
    <w:rsid w:val="45964FA9"/>
    <w:rsid w:val="494F3B6C"/>
    <w:rsid w:val="4D525B4E"/>
    <w:rsid w:val="55505027"/>
    <w:rsid w:val="574B3F4E"/>
    <w:rsid w:val="5C530A9C"/>
    <w:rsid w:val="5EC53A48"/>
    <w:rsid w:val="5F3C1305"/>
    <w:rsid w:val="613A238C"/>
    <w:rsid w:val="62856DC8"/>
    <w:rsid w:val="67980BF5"/>
    <w:rsid w:val="68231F91"/>
    <w:rsid w:val="6A064615"/>
    <w:rsid w:val="6C1E09AB"/>
    <w:rsid w:val="6EE704FC"/>
    <w:rsid w:val="70194CAB"/>
    <w:rsid w:val="753258AC"/>
    <w:rsid w:val="7E0E5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196</Words>
  <Characters>1120</Characters>
  <Lines>9</Lines>
  <Paragraphs>2</Paragraphs>
  <TotalTime>3</TotalTime>
  <ScaleCrop>false</ScaleCrop>
  <LinksUpToDate>false</LinksUpToDate>
  <CharactersWithSpaces>1314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2020-05-15T02:00:00Z</dcterms:created>
  <dc:creator>Administrator</dc:creator>
  <cp:lastModifiedBy>shenyz</cp:lastModifiedBy>
  <dcterms:modified xsi:type="dcterms:W3CDTF">2020-05-15T04:31:58Z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